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9775" w14:textId="3A1E9543" w:rsidR="00284940" w:rsidRPr="0009064C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064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1D24D" w14:textId="05ABA424" w:rsidR="002A19A7" w:rsidRPr="0009064C" w:rsidRDefault="00284940" w:rsidP="002A19A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09064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09064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090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064C">
        <w:rPr>
          <w:rFonts w:ascii="Times New Roman" w:hAnsi="Times New Roman" w:cs="Times New Roman"/>
          <w:sz w:val="28"/>
          <w:szCs w:val="28"/>
        </w:rPr>
        <w:t>Odluk</w:t>
      </w:r>
      <w:r w:rsidR="001503C4" w:rsidRPr="0009064C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090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1CD" w:rsidRPr="0009064C">
        <w:rPr>
          <w:rFonts w:ascii="Times New Roman" w:hAnsi="Times New Roman" w:cs="Times New Roman"/>
          <w:sz w:val="28"/>
          <w:szCs w:val="28"/>
        </w:rPr>
        <w:t>O</w:t>
      </w:r>
      <w:r w:rsidRPr="0009064C">
        <w:rPr>
          <w:rFonts w:ascii="Times New Roman" w:hAnsi="Times New Roman" w:cs="Times New Roman"/>
          <w:sz w:val="28"/>
          <w:szCs w:val="28"/>
        </w:rPr>
        <w:t>dbora</w:t>
      </w:r>
      <w:proofErr w:type="spellEnd"/>
      <w:r w:rsidRPr="00090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064C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09064C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9064C">
        <w:rPr>
          <w:rFonts w:ascii="Times New Roman" w:hAnsi="Times New Roman" w:cs="Times New Roman"/>
          <w:sz w:val="28"/>
          <w:szCs w:val="28"/>
        </w:rPr>
        <w:t>br.</w:t>
      </w:r>
      <w:proofErr w:type="gramStart"/>
      <w:r w:rsidR="00D91D3F" w:rsidRPr="0009064C">
        <w:rPr>
          <w:rFonts w:ascii="Times New Roman" w:hAnsi="Times New Roman" w:cs="Times New Roman"/>
          <w:sz w:val="28"/>
          <w:szCs w:val="28"/>
        </w:rPr>
        <w:t>2360</w:t>
      </w:r>
      <w:r w:rsidR="002431CD" w:rsidRPr="0009064C">
        <w:rPr>
          <w:rFonts w:ascii="Times New Roman" w:hAnsi="Times New Roman" w:cs="Times New Roman"/>
          <w:sz w:val="28"/>
          <w:szCs w:val="28"/>
        </w:rPr>
        <w:t xml:space="preserve">  od</w:t>
      </w:r>
      <w:proofErr w:type="gramEnd"/>
      <w:r w:rsidR="002431CD" w:rsidRPr="0009064C">
        <w:rPr>
          <w:rFonts w:ascii="Times New Roman" w:hAnsi="Times New Roman" w:cs="Times New Roman"/>
          <w:sz w:val="28"/>
          <w:szCs w:val="28"/>
        </w:rPr>
        <w:t xml:space="preserve"> </w:t>
      </w:r>
      <w:r w:rsidR="00F60ACE" w:rsidRPr="0009064C">
        <w:rPr>
          <w:rFonts w:ascii="Times New Roman" w:hAnsi="Times New Roman" w:cs="Times New Roman"/>
          <w:sz w:val="28"/>
          <w:szCs w:val="28"/>
        </w:rPr>
        <w:t>2</w:t>
      </w:r>
      <w:r w:rsidR="00D91D3F" w:rsidRPr="0009064C">
        <w:rPr>
          <w:rFonts w:ascii="Times New Roman" w:hAnsi="Times New Roman" w:cs="Times New Roman"/>
          <w:sz w:val="28"/>
          <w:szCs w:val="28"/>
        </w:rPr>
        <w:t>1</w:t>
      </w:r>
      <w:r w:rsidR="002431CD" w:rsidRPr="0009064C">
        <w:rPr>
          <w:rFonts w:ascii="Times New Roman" w:hAnsi="Times New Roman" w:cs="Times New Roman"/>
          <w:sz w:val="28"/>
          <w:szCs w:val="28"/>
        </w:rPr>
        <w:t>.</w:t>
      </w:r>
      <w:r w:rsidR="00F60ACE" w:rsidRPr="0009064C">
        <w:rPr>
          <w:rFonts w:ascii="Times New Roman" w:hAnsi="Times New Roman" w:cs="Times New Roman"/>
          <w:sz w:val="28"/>
          <w:szCs w:val="28"/>
        </w:rPr>
        <w:t>0</w:t>
      </w:r>
      <w:r w:rsidR="00D91D3F" w:rsidRPr="0009064C">
        <w:rPr>
          <w:rFonts w:ascii="Times New Roman" w:hAnsi="Times New Roman" w:cs="Times New Roman"/>
          <w:sz w:val="28"/>
          <w:szCs w:val="28"/>
        </w:rPr>
        <w:t>4</w:t>
      </w:r>
      <w:r w:rsidR="002431CD" w:rsidRPr="0009064C">
        <w:rPr>
          <w:rFonts w:ascii="Times New Roman" w:hAnsi="Times New Roman" w:cs="Times New Roman"/>
          <w:sz w:val="28"/>
          <w:szCs w:val="28"/>
        </w:rPr>
        <w:t>.20</w:t>
      </w:r>
      <w:r w:rsidR="00770F89" w:rsidRPr="0009064C">
        <w:rPr>
          <w:rFonts w:ascii="Times New Roman" w:hAnsi="Times New Roman" w:cs="Times New Roman"/>
          <w:sz w:val="28"/>
          <w:szCs w:val="28"/>
        </w:rPr>
        <w:t>22</w:t>
      </w:r>
      <w:r w:rsidR="002431CD" w:rsidRPr="000906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431CD" w:rsidRPr="0009064C">
        <w:rPr>
          <w:rFonts w:ascii="Times New Roman" w:hAnsi="Times New Roman" w:cs="Times New Roman"/>
          <w:sz w:val="28"/>
          <w:szCs w:val="28"/>
        </w:rPr>
        <w:t>godine</w:t>
      </w:r>
      <w:proofErr w:type="spellEnd"/>
    </w:p>
    <w:p w14:paraId="178E3015" w14:textId="61616001" w:rsidR="00284940" w:rsidRPr="0009064C" w:rsidRDefault="00284940" w:rsidP="002A19A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09064C">
        <w:rPr>
          <w:rFonts w:ascii="Times New Roman" w:hAnsi="Times New Roman" w:cs="Times New Roman"/>
          <w:sz w:val="28"/>
          <w:szCs w:val="28"/>
        </w:rPr>
        <w:t>„13</w:t>
      </w:r>
      <w:r w:rsidR="00770F89" w:rsidRPr="0009064C">
        <w:rPr>
          <w:rFonts w:ascii="Times New Roman" w:hAnsi="Times New Roman" w:cs="Times New Roman"/>
          <w:sz w:val="28"/>
          <w:szCs w:val="28"/>
        </w:rPr>
        <w:t>.</w:t>
      </w:r>
      <w:r w:rsidRPr="0009064C">
        <w:rPr>
          <w:rFonts w:ascii="Times New Roman" w:hAnsi="Times New Roman" w:cs="Times New Roman"/>
          <w:sz w:val="28"/>
          <w:szCs w:val="28"/>
        </w:rPr>
        <w:t xml:space="preserve"> Jul – </w:t>
      </w:r>
      <w:proofErr w:type="spellStart"/>
      <w:r w:rsidRPr="0009064C">
        <w:rPr>
          <w:rFonts w:ascii="Times New Roman" w:hAnsi="Times New Roman" w:cs="Times New Roman"/>
          <w:sz w:val="28"/>
          <w:szCs w:val="28"/>
        </w:rPr>
        <w:t>Plantaže</w:t>
      </w:r>
      <w:proofErr w:type="spellEnd"/>
      <w:r w:rsidR="00A3542B" w:rsidRPr="0009064C">
        <w:rPr>
          <w:rFonts w:ascii="Times New Roman" w:hAnsi="Times New Roman" w:cs="Times New Roman"/>
          <w:sz w:val="28"/>
          <w:szCs w:val="28"/>
        </w:rPr>
        <w:t>”</w:t>
      </w:r>
      <w:r w:rsidRPr="00090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064C">
        <w:rPr>
          <w:rFonts w:ascii="Times New Roman" w:hAnsi="Times New Roman" w:cs="Times New Roman"/>
          <w:sz w:val="28"/>
          <w:szCs w:val="28"/>
        </w:rPr>
        <w:t>a.d.</w:t>
      </w:r>
      <w:proofErr w:type="spellEnd"/>
      <w:r w:rsidRPr="0009064C">
        <w:rPr>
          <w:rFonts w:ascii="Times New Roman" w:hAnsi="Times New Roman" w:cs="Times New Roman"/>
          <w:sz w:val="28"/>
          <w:szCs w:val="28"/>
        </w:rPr>
        <w:t xml:space="preserve"> Podgorica, </w:t>
      </w:r>
      <w:proofErr w:type="spellStart"/>
      <w:r w:rsidRPr="0009064C">
        <w:rPr>
          <w:rFonts w:ascii="Times New Roman" w:hAnsi="Times New Roman" w:cs="Times New Roman"/>
          <w:sz w:val="28"/>
          <w:szCs w:val="28"/>
        </w:rPr>
        <w:t>objavljuj</w:t>
      </w:r>
      <w:r w:rsidR="002431CD" w:rsidRPr="0009064C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09064C">
        <w:rPr>
          <w:rFonts w:ascii="Times New Roman" w:hAnsi="Times New Roman" w:cs="Times New Roman"/>
          <w:sz w:val="28"/>
          <w:szCs w:val="28"/>
        </w:rPr>
        <w:t>:</w:t>
      </w:r>
    </w:p>
    <w:p w14:paraId="17EDE33B" w14:textId="77777777" w:rsidR="00D549BC" w:rsidRPr="0009064C" w:rsidRDefault="00D549BC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396E8550" w14:textId="77777777" w:rsidR="00EF6D3B" w:rsidRPr="0009064C" w:rsidRDefault="00EF6D3B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0FB2E7E7" w:rsidR="00284940" w:rsidRPr="0009064C" w:rsidRDefault="00D91D3F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T R E Ć I   </w:t>
      </w:r>
      <w:r w:rsidR="00284940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J A V N I   P O Z I V</w:t>
      </w:r>
      <w:r w:rsidR="00325583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 </w:t>
      </w:r>
      <w:r w:rsidR="005275D7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br. </w:t>
      </w:r>
      <w:r w:rsidR="0009064C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6</w:t>
      </w:r>
      <w:r w:rsidR="005275D7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/20</w:t>
      </w:r>
      <w:r w:rsidR="00A3542B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22</w:t>
      </w:r>
    </w:p>
    <w:p w14:paraId="6FEDAA7F" w14:textId="77777777" w:rsidR="00284940" w:rsidRPr="0009064C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za prikupljanje ponuda za prodaju nepokretnosti</w:t>
      </w:r>
    </w:p>
    <w:p w14:paraId="323ADBBC" w14:textId="67F78D1A" w:rsidR="00D549BC" w:rsidRPr="0009064C" w:rsidRDefault="00D549BC" w:rsidP="00EF6D3B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EED1429" w14:textId="77777777" w:rsidR="00066EE4" w:rsidRPr="0009064C" w:rsidRDefault="00066EE4" w:rsidP="00EF6D3B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70C901E" w14:textId="77777777" w:rsidR="00D549BC" w:rsidRPr="0009064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09064C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 PREDMET PRODAJE</w:t>
      </w:r>
    </w:p>
    <w:p w14:paraId="58019A0D" w14:textId="77777777" w:rsidR="00167E41" w:rsidRPr="0009064C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507FC5AE" w14:textId="690034ED" w:rsidR="00284940" w:rsidRPr="0009064C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</w:t>
      </w:r>
      <w:r w:rsidR="00B644E0" w:rsidRPr="0009064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Jul – Plantaže“</w:t>
      </w:r>
      <w:r w:rsidR="00C44577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a.d. Podgorica</w:t>
      </w:r>
      <w:r w:rsidR="004C57ED" w:rsidRPr="0009064C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C44577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se nalazi na području opštine </w:t>
      </w:r>
      <w:r w:rsidR="00806974" w:rsidRPr="0009064C">
        <w:rPr>
          <w:rFonts w:ascii="Times New Roman" w:hAnsi="Times New Roman" w:cs="Times New Roman"/>
          <w:sz w:val="28"/>
          <w:szCs w:val="28"/>
          <w:lang w:val="pl-PL"/>
        </w:rPr>
        <w:t>Podg</w:t>
      </w:r>
      <w:r w:rsidR="00F60ACE" w:rsidRPr="0009064C">
        <w:rPr>
          <w:rFonts w:ascii="Times New Roman" w:hAnsi="Times New Roman" w:cs="Times New Roman"/>
          <w:sz w:val="28"/>
          <w:szCs w:val="28"/>
          <w:lang w:val="pl-PL"/>
        </w:rPr>
        <w:t>o</w:t>
      </w:r>
      <w:r w:rsidR="00806974" w:rsidRPr="0009064C">
        <w:rPr>
          <w:rFonts w:ascii="Times New Roman" w:hAnsi="Times New Roman" w:cs="Times New Roman"/>
          <w:sz w:val="28"/>
          <w:szCs w:val="28"/>
          <w:lang w:val="pl-PL"/>
        </w:rPr>
        <w:t>rica</w:t>
      </w:r>
      <w:r w:rsidR="00770F89" w:rsidRPr="0009064C">
        <w:rPr>
          <w:rFonts w:ascii="Times New Roman" w:hAnsi="Times New Roman" w:cs="Times New Roman"/>
          <w:sz w:val="28"/>
          <w:szCs w:val="28"/>
          <w:lang w:val="pl-PL"/>
        </w:rPr>
        <w:t>, i to:</w:t>
      </w:r>
    </w:p>
    <w:p w14:paraId="50CF7FB3" w14:textId="77777777" w:rsidR="00284940" w:rsidRPr="0009064C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6C036532" w:rsidR="00DB1342" w:rsidRPr="0009064C" w:rsidRDefault="00DB1342" w:rsidP="00770F89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proofErr w:type="gramStart"/>
      <w:r w:rsidRPr="0009064C">
        <w:rPr>
          <w:rFonts w:ascii="Times New Roman" w:hAnsi="Times New Roman" w:cs="Times New Roman"/>
          <w:sz w:val="28"/>
          <w:szCs w:val="28"/>
          <w:lang w:val="fr-FR"/>
        </w:rPr>
        <w:t>kat.parcela</w:t>
      </w:r>
      <w:proofErr w:type="spellEnd"/>
      <w:proofErr w:type="gramEnd"/>
      <w:r w:rsidRPr="0009064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09064C">
        <w:rPr>
          <w:rFonts w:ascii="Times New Roman" w:hAnsi="Times New Roman" w:cs="Times New Roman"/>
          <w:sz w:val="28"/>
          <w:szCs w:val="28"/>
          <w:lang w:val="fr-FR"/>
        </w:rPr>
        <w:t>broj</w:t>
      </w:r>
      <w:proofErr w:type="spellEnd"/>
      <w:r w:rsidRPr="0009064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06974" w:rsidRPr="0009064C">
        <w:rPr>
          <w:rFonts w:ascii="Times New Roman" w:hAnsi="Times New Roman" w:cs="Times New Roman"/>
          <w:sz w:val="28"/>
          <w:szCs w:val="28"/>
          <w:lang w:val="fr-FR"/>
        </w:rPr>
        <w:t>4002/1</w:t>
      </w:r>
      <w:r w:rsidRPr="0009064C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proofErr w:type="spellStart"/>
      <w:r w:rsidRPr="0009064C">
        <w:rPr>
          <w:rFonts w:ascii="Times New Roman" w:hAnsi="Times New Roman" w:cs="Times New Roman"/>
          <w:sz w:val="28"/>
          <w:szCs w:val="28"/>
          <w:lang w:val="fr-FR"/>
        </w:rPr>
        <w:t>površine</w:t>
      </w:r>
      <w:proofErr w:type="spellEnd"/>
      <w:r w:rsidRPr="0009064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04E80" w:rsidRPr="0009064C">
        <w:rPr>
          <w:rFonts w:ascii="Times New Roman" w:hAnsi="Times New Roman" w:cs="Times New Roman"/>
          <w:sz w:val="28"/>
          <w:szCs w:val="28"/>
          <w:lang w:val="fr-FR"/>
        </w:rPr>
        <w:t>35</w:t>
      </w:r>
      <w:r w:rsidR="00572B63" w:rsidRPr="0009064C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204E80" w:rsidRPr="0009064C">
        <w:rPr>
          <w:rFonts w:ascii="Times New Roman" w:hAnsi="Times New Roman" w:cs="Times New Roman"/>
          <w:sz w:val="28"/>
          <w:szCs w:val="28"/>
          <w:lang w:val="fr-FR"/>
        </w:rPr>
        <w:t>103</w:t>
      </w:r>
      <w:r w:rsidRPr="0009064C">
        <w:rPr>
          <w:rFonts w:ascii="Times New Roman" w:hAnsi="Times New Roman" w:cs="Times New Roman"/>
          <w:sz w:val="28"/>
          <w:szCs w:val="28"/>
          <w:lang w:val="fr-FR"/>
        </w:rPr>
        <w:t xml:space="preserve"> m²</w:t>
      </w:r>
      <w:r w:rsidR="00F60ACE" w:rsidRPr="0009064C">
        <w:rPr>
          <w:rFonts w:ascii="Times New Roman" w:hAnsi="Times New Roman" w:cs="Times New Roman"/>
          <w:sz w:val="28"/>
          <w:szCs w:val="28"/>
          <w:lang w:val="fr-FR"/>
        </w:rPr>
        <w:t>,</w:t>
      </w:r>
      <w:r w:rsidRPr="0009064C"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proofErr w:type="spellStart"/>
      <w:r w:rsidR="00204E80" w:rsidRPr="0009064C">
        <w:rPr>
          <w:rFonts w:ascii="Times New Roman" w:hAnsi="Times New Roman" w:cs="Times New Roman"/>
          <w:sz w:val="28"/>
          <w:szCs w:val="28"/>
          <w:lang w:val="fr-FR"/>
        </w:rPr>
        <w:t>br.</w:t>
      </w:r>
      <w:proofErr w:type="spellEnd"/>
      <w:r w:rsidR="00204E80" w:rsidRPr="0009064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06974" w:rsidRPr="0009064C">
        <w:rPr>
          <w:rFonts w:ascii="Times New Roman" w:hAnsi="Times New Roman" w:cs="Times New Roman"/>
          <w:sz w:val="28"/>
          <w:szCs w:val="28"/>
          <w:lang w:val="fr-FR"/>
        </w:rPr>
        <w:t>362</w:t>
      </w:r>
      <w:r w:rsidR="00BD5A04" w:rsidRPr="0009064C">
        <w:rPr>
          <w:rFonts w:ascii="Times New Roman" w:hAnsi="Times New Roman" w:cs="Times New Roman"/>
          <w:sz w:val="28"/>
          <w:szCs w:val="28"/>
          <w:lang w:val="fr-FR"/>
        </w:rPr>
        <w:t>,</w:t>
      </w:r>
      <w:r w:rsidRPr="0009064C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proofErr w:type="spellStart"/>
      <w:r w:rsidR="00204E80" w:rsidRPr="0009064C">
        <w:rPr>
          <w:rFonts w:ascii="Times New Roman" w:hAnsi="Times New Roman" w:cs="Times New Roman"/>
          <w:sz w:val="28"/>
          <w:szCs w:val="28"/>
          <w:lang w:val="fr-FR"/>
        </w:rPr>
        <w:t>Donja</w:t>
      </w:r>
      <w:proofErr w:type="spellEnd"/>
      <w:r w:rsidR="00204E80" w:rsidRPr="0009064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204E80" w:rsidRPr="0009064C">
        <w:rPr>
          <w:rFonts w:ascii="Times New Roman" w:hAnsi="Times New Roman" w:cs="Times New Roman"/>
          <w:sz w:val="28"/>
          <w:szCs w:val="28"/>
          <w:lang w:val="fr-FR"/>
        </w:rPr>
        <w:t>Gorica</w:t>
      </w:r>
      <w:proofErr w:type="spellEnd"/>
      <w:r w:rsidR="00946840" w:rsidRPr="0009064C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14:paraId="0F30838A" w14:textId="27EB6191" w:rsidR="00204E80" w:rsidRPr="0009064C" w:rsidRDefault="00204E80" w:rsidP="00770F89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5E260CEE" w14:textId="77777777" w:rsidR="00C83E6C" w:rsidRPr="0009064C" w:rsidRDefault="00C83E6C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7785FB4D" w14:textId="5D8FDACF" w:rsidR="00284940" w:rsidRPr="0009064C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09064C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II CIJENA</w:t>
      </w:r>
      <w:r w:rsidR="00903214" w:rsidRPr="0009064C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 I ROK PLAĆANJA</w:t>
      </w:r>
    </w:p>
    <w:p w14:paraId="6A06AF35" w14:textId="77777777" w:rsidR="00284940" w:rsidRPr="0009064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0250C21C" w14:textId="284EF92E" w:rsidR="00204E80" w:rsidRPr="0009064C" w:rsidRDefault="00284940" w:rsidP="001857BD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Najniža početna cijena </w:t>
      </w:r>
      <w:r w:rsidR="00066EE4" w:rsidRPr="0009064C">
        <w:rPr>
          <w:rFonts w:ascii="Times New Roman" w:hAnsi="Times New Roman" w:cs="Times New Roman"/>
          <w:sz w:val="28"/>
          <w:szCs w:val="28"/>
          <w:lang w:val="pl-PL"/>
        </w:rPr>
        <w:t>zemljišta</w:t>
      </w:r>
      <w:r w:rsidR="001857BD" w:rsidRPr="0009064C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 w:rsidRPr="0009064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 w:rsidRPr="0009064C">
        <w:rPr>
          <w:rFonts w:ascii="Times New Roman" w:hAnsi="Times New Roman" w:cs="Times New Roman"/>
          <w:sz w:val="28"/>
          <w:szCs w:val="28"/>
          <w:lang w:val="pl-PL"/>
        </w:rPr>
        <w:t>javnog poziva</w:t>
      </w:r>
      <w:r w:rsidR="001857BD" w:rsidRPr="0009064C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D549BC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iznosi</w:t>
      </w:r>
      <w:r w:rsidR="00770F89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  </w:t>
      </w:r>
      <w:r w:rsidR="00D91D3F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3</w:t>
      </w:r>
      <w:r w:rsidR="00770F89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.</w:t>
      </w:r>
      <w:r w:rsidR="00D91D3F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920</w:t>
      </w:r>
      <w:r w:rsidR="00770F89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.00</w:t>
      </w:r>
      <w:r w:rsidR="00502C43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0</w:t>
      </w:r>
      <w:r w:rsidR="00770F89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,00 €</w:t>
      </w:r>
      <w:r w:rsidR="00903214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( </w:t>
      </w:r>
      <w:r w:rsidR="00D91D3F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tri</w:t>
      </w:r>
      <w:r w:rsidR="00903214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miliona </w:t>
      </w:r>
      <w:r w:rsidR="00D91D3F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devet</w:t>
      </w:r>
      <w:r w:rsidR="007F6CEF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903214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stotin</w:t>
      </w:r>
      <w:r w:rsidR="00D91D3F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a</w:t>
      </w:r>
      <w:r w:rsidR="00B76694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i </w:t>
      </w:r>
      <w:r w:rsidR="00D91D3F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dva</w:t>
      </w:r>
      <w:r w:rsidR="00B76694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>deset</w:t>
      </w:r>
      <w:r w:rsidR="00903214" w:rsidRPr="0009064C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hiljada eura)</w:t>
      </w:r>
    </w:p>
    <w:p w14:paraId="7C2A98A7" w14:textId="77777777" w:rsidR="00903214" w:rsidRPr="0009064C" w:rsidRDefault="009032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5CC91B8B" w14:textId="1230FB6F" w:rsidR="00903214" w:rsidRPr="0009064C" w:rsidRDefault="009032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Rok za uplatu kupoprodajne cijene je 60 dana od dana zaključenja ugovora o kupoprodaji. </w:t>
      </w:r>
    </w:p>
    <w:p w14:paraId="4AD5E67D" w14:textId="77777777" w:rsidR="00D549BC" w:rsidRPr="0009064C" w:rsidRDefault="00D549BC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0AF82A4C" w14:textId="78A111AB" w:rsidR="00284940" w:rsidRPr="0009064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09064C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</w:t>
      </w:r>
      <w:r w:rsidR="007B30BB" w:rsidRPr="0009064C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II </w:t>
      </w:r>
      <w:r w:rsidRPr="0009064C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OPŠTI USLOVI</w:t>
      </w:r>
    </w:p>
    <w:p w14:paraId="2F495BD9" w14:textId="77777777" w:rsidR="00284940" w:rsidRPr="0009064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2C555EFD" w14:textId="77777777" w:rsidR="00284940" w:rsidRPr="0009064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5DD2437" w14:textId="77777777" w:rsidR="0009064C" w:rsidRPr="0009064C" w:rsidRDefault="0009064C" w:rsidP="0009064C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Pravo učešća na ovaj javni poziv imaju sva fizička i pravna lica, koja ispunjavaju zakonske uslove za sticanje nepokretne imovine u Crnoj Gori. </w:t>
      </w:r>
    </w:p>
    <w:p w14:paraId="6FC3479E" w14:textId="47C3E376" w:rsidR="0009064C" w:rsidRPr="0009064C" w:rsidRDefault="0009064C" w:rsidP="0009064C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>Fizička lica koja su učesnici ovog javnog poziva dužna su u p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onudi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navesti sljedeće podatke: broj  javnog poziva, prezime, ime i ime jednog roditelja; adresu, jedinstveni matični broj i potpis; broj telefona, e-mail adresu; broj lične karte ili pasoša (za strane državljane), broj tekućeg računa, za slučaj povrata depozita.</w:t>
      </w:r>
    </w:p>
    <w:p w14:paraId="49257444" w14:textId="6C262ACA" w:rsidR="0009064C" w:rsidRDefault="0009064C" w:rsidP="0009064C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lastRenderedPageBreak/>
        <w:t>Uz p</w:t>
      </w:r>
      <w:r>
        <w:rPr>
          <w:rFonts w:ascii="Times New Roman" w:hAnsi="Times New Roman" w:cs="Times New Roman"/>
          <w:sz w:val="28"/>
          <w:szCs w:val="28"/>
          <w:lang w:val="pl-PL"/>
        </w:rPr>
        <w:t>onudu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obavezno dostaviti dokaz o uplati depozita ili bankarske garancije u iznosu od 2% od najniže početne cijene nepokretnosti, iz tačke II ovog Javnog poziva, odnosno u iznosu od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78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4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00,00€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,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u protivnom ista neće biti razmatrana.</w:t>
      </w:r>
    </w:p>
    <w:p w14:paraId="0F446891" w14:textId="77777777" w:rsidR="0009064C" w:rsidRPr="0009064C" w:rsidRDefault="0009064C" w:rsidP="0009064C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CEA41CD" w14:textId="4A20E53F" w:rsidR="0009064C" w:rsidRPr="0009064C" w:rsidRDefault="0009064C" w:rsidP="0009064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>Pravna lica koja su učesnici ovog javnog poziva dužna su u prijavi navesti sljedeće podatke: broj  javnog poziva, naziv i sjedište pravnog lica; PIB, ime i prezime ovlašćenog lica i njegov potpis, kontak telefon, e-mail adresu,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dostaviti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Izvod iz CRPS-a, ne stariji od 6 mjeseci od dana </w:t>
      </w:r>
      <w:r>
        <w:rPr>
          <w:rFonts w:ascii="Times New Roman" w:hAnsi="Times New Roman" w:cs="Times New Roman"/>
          <w:sz w:val="28"/>
          <w:szCs w:val="28"/>
          <w:lang w:val="pl-PL"/>
        </w:rPr>
        <w:t>otvaranja ponuda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, ovlašćenje za zastupanje, broj žiro računa, za slučaj povrata depozita. </w:t>
      </w:r>
    </w:p>
    <w:p w14:paraId="337504E9" w14:textId="2BCA60C9" w:rsidR="0009064C" w:rsidRDefault="0009064C" w:rsidP="0009064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Ovlašćenje za zastupanje mora biti ovjereno od strane notara ili suda. </w:t>
      </w:r>
    </w:p>
    <w:p w14:paraId="0DEFC77B" w14:textId="77777777" w:rsidR="0009064C" w:rsidRPr="0009064C" w:rsidRDefault="0009064C" w:rsidP="0009064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1CFFA5FA" w14:textId="77777777" w:rsidR="0009064C" w:rsidRPr="0009064C" w:rsidRDefault="0009064C" w:rsidP="0009064C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Uz p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onudu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obavezno dostaviti dokaz o uplati depozita ili bankarske garancije u iznosu od 2% od najniže početne cijene nepokretnosti, iz tačke II ovog Javnog poziva, odnosno u iznosu od </w:t>
      </w:r>
      <w:r>
        <w:rPr>
          <w:rFonts w:ascii="Times New Roman" w:hAnsi="Times New Roman" w:cs="Times New Roman"/>
          <w:sz w:val="28"/>
          <w:szCs w:val="28"/>
          <w:lang w:val="pl-PL"/>
        </w:rPr>
        <w:t>78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.</w:t>
      </w:r>
      <w:r>
        <w:rPr>
          <w:rFonts w:ascii="Times New Roman" w:hAnsi="Times New Roman" w:cs="Times New Roman"/>
          <w:sz w:val="28"/>
          <w:szCs w:val="28"/>
          <w:lang w:val="pl-PL"/>
        </w:rPr>
        <w:t>4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00,00€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,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u protivnom ista neće biti razmatrana.</w:t>
      </w:r>
    </w:p>
    <w:p w14:paraId="5A968803" w14:textId="77777777" w:rsidR="0009064C" w:rsidRPr="0009064C" w:rsidRDefault="0009064C" w:rsidP="0009064C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4E3B562" w14:textId="2124C3D9" w:rsidR="00284940" w:rsidRPr="0009064C" w:rsidRDefault="0009064C" w:rsidP="0009064C">
      <w:pPr>
        <w:pStyle w:val="NormalWeb"/>
        <w:spacing w:before="0" w:beforeAutospacing="0"/>
        <w:rPr>
          <w:sz w:val="28"/>
          <w:szCs w:val="28"/>
        </w:rPr>
      </w:pPr>
      <w:proofErr w:type="spellStart"/>
      <w:r w:rsidRPr="0009064C">
        <w:rPr>
          <w:sz w:val="28"/>
          <w:szCs w:val="28"/>
        </w:rPr>
        <w:t>Depozit</w:t>
      </w:r>
      <w:proofErr w:type="spellEnd"/>
      <w:r w:rsidRPr="0009064C">
        <w:rPr>
          <w:sz w:val="28"/>
          <w:szCs w:val="28"/>
        </w:rPr>
        <w:t xml:space="preserve"> se </w:t>
      </w:r>
      <w:proofErr w:type="spellStart"/>
      <w:r w:rsidRPr="0009064C">
        <w:rPr>
          <w:sz w:val="28"/>
          <w:szCs w:val="28"/>
        </w:rPr>
        <w:t>uplaćuje</w:t>
      </w:r>
      <w:proofErr w:type="spellEnd"/>
      <w:r w:rsidRPr="0009064C">
        <w:rPr>
          <w:sz w:val="28"/>
          <w:szCs w:val="28"/>
        </w:rPr>
        <w:t xml:space="preserve"> </w:t>
      </w:r>
      <w:proofErr w:type="spellStart"/>
      <w:r w:rsidRPr="0009064C">
        <w:rPr>
          <w:sz w:val="28"/>
          <w:szCs w:val="28"/>
        </w:rPr>
        <w:t>na</w:t>
      </w:r>
      <w:proofErr w:type="spellEnd"/>
      <w:r w:rsidRPr="0009064C">
        <w:rPr>
          <w:sz w:val="28"/>
          <w:szCs w:val="28"/>
        </w:rPr>
        <w:t xml:space="preserve"> </w:t>
      </w:r>
      <w:proofErr w:type="spellStart"/>
      <w:r w:rsidRPr="0009064C">
        <w:rPr>
          <w:sz w:val="28"/>
          <w:szCs w:val="28"/>
        </w:rPr>
        <w:t>žiro</w:t>
      </w:r>
      <w:proofErr w:type="spellEnd"/>
      <w:r w:rsidRPr="0009064C">
        <w:rPr>
          <w:sz w:val="28"/>
          <w:szCs w:val="28"/>
        </w:rPr>
        <w:t xml:space="preserve"> </w:t>
      </w:r>
      <w:proofErr w:type="spellStart"/>
      <w:r w:rsidRPr="0009064C">
        <w:rPr>
          <w:sz w:val="28"/>
          <w:szCs w:val="28"/>
        </w:rPr>
        <w:t>račun</w:t>
      </w:r>
      <w:proofErr w:type="spellEnd"/>
      <w:r w:rsidRPr="0009064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Prodavca</w:t>
      </w:r>
      <w:proofErr w:type="spellEnd"/>
      <w:r w:rsidRPr="0009064C">
        <w:rPr>
          <w:sz w:val="28"/>
          <w:szCs w:val="28"/>
        </w:rPr>
        <w:t>, br. </w:t>
      </w:r>
      <w:r w:rsidRPr="0009064C">
        <w:rPr>
          <w:rStyle w:val="Strong"/>
          <w:sz w:val="28"/>
          <w:szCs w:val="28"/>
          <w:bdr w:val="single" w:sz="2" w:space="0" w:color="auto" w:frame="1"/>
        </w:rPr>
        <w:t>510-65785-80</w:t>
      </w:r>
      <w:r w:rsidRPr="0009064C">
        <w:rPr>
          <w:sz w:val="28"/>
          <w:szCs w:val="28"/>
        </w:rPr>
        <w:t xml:space="preserve">, </w:t>
      </w:r>
      <w:proofErr w:type="spellStart"/>
      <w:r w:rsidRPr="0009064C">
        <w:rPr>
          <w:sz w:val="28"/>
          <w:szCs w:val="28"/>
        </w:rPr>
        <w:t>kod</w:t>
      </w:r>
      <w:proofErr w:type="spellEnd"/>
      <w:r w:rsidRPr="0009064C">
        <w:rPr>
          <w:sz w:val="28"/>
          <w:szCs w:val="28"/>
        </w:rPr>
        <w:t xml:space="preserve"> CKB </w:t>
      </w:r>
      <w:proofErr w:type="spellStart"/>
      <w:r w:rsidRPr="0009064C">
        <w:rPr>
          <w:sz w:val="28"/>
          <w:szCs w:val="28"/>
        </w:rPr>
        <w:t>banke</w:t>
      </w:r>
      <w:proofErr w:type="spellEnd"/>
      <w:r w:rsidRPr="0009064C">
        <w:rPr>
          <w:sz w:val="28"/>
          <w:szCs w:val="28"/>
        </w:rPr>
        <w:t xml:space="preserve">, </w:t>
      </w:r>
      <w:proofErr w:type="spellStart"/>
      <w:r w:rsidRPr="0009064C">
        <w:rPr>
          <w:sz w:val="28"/>
          <w:szCs w:val="28"/>
        </w:rPr>
        <w:t>sa</w:t>
      </w:r>
      <w:proofErr w:type="spellEnd"/>
      <w:r w:rsidRPr="0009064C">
        <w:rPr>
          <w:sz w:val="28"/>
          <w:szCs w:val="28"/>
        </w:rPr>
        <w:t xml:space="preserve"> </w:t>
      </w:r>
      <w:proofErr w:type="spellStart"/>
      <w:r w:rsidRPr="0009064C">
        <w:rPr>
          <w:sz w:val="28"/>
          <w:szCs w:val="28"/>
        </w:rPr>
        <w:t>naznakom</w:t>
      </w:r>
      <w:proofErr w:type="spellEnd"/>
      <w:r w:rsidRPr="0009064C">
        <w:rPr>
          <w:sz w:val="28"/>
          <w:szCs w:val="28"/>
        </w:rPr>
        <w:t xml:space="preserve"> – </w:t>
      </w:r>
      <w:proofErr w:type="spellStart"/>
      <w:r w:rsidRPr="0009064C">
        <w:rPr>
          <w:sz w:val="28"/>
          <w:szCs w:val="28"/>
        </w:rPr>
        <w:t>depozit</w:t>
      </w:r>
      <w:proofErr w:type="spellEnd"/>
      <w:r w:rsidRPr="0009064C">
        <w:rPr>
          <w:sz w:val="28"/>
          <w:szCs w:val="28"/>
        </w:rPr>
        <w:t xml:space="preserve"> za </w:t>
      </w:r>
      <w:proofErr w:type="spellStart"/>
      <w:r w:rsidRPr="0009064C">
        <w:rPr>
          <w:sz w:val="28"/>
          <w:szCs w:val="28"/>
        </w:rPr>
        <w:t>učešće</w:t>
      </w:r>
      <w:proofErr w:type="spellEnd"/>
      <w:r w:rsidRPr="0009064C">
        <w:rPr>
          <w:sz w:val="28"/>
          <w:szCs w:val="28"/>
        </w:rPr>
        <w:t xml:space="preserve"> </w:t>
      </w:r>
      <w:proofErr w:type="spellStart"/>
      <w:r w:rsidRPr="0009064C">
        <w:rPr>
          <w:sz w:val="28"/>
          <w:szCs w:val="28"/>
        </w:rPr>
        <w:t>na</w:t>
      </w:r>
      <w:proofErr w:type="spellEnd"/>
      <w:r w:rsidRPr="0009064C">
        <w:rPr>
          <w:sz w:val="28"/>
          <w:szCs w:val="28"/>
        </w:rPr>
        <w:t xml:space="preserve"> </w:t>
      </w:r>
      <w:proofErr w:type="spellStart"/>
      <w:r w:rsidRPr="0009064C">
        <w:rPr>
          <w:sz w:val="28"/>
          <w:szCs w:val="28"/>
        </w:rPr>
        <w:t>javnom</w:t>
      </w:r>
      <w:proofErr w:type="spellEnd"/>
      <w:r w:rsidRPr="0009064C">
        <w:rPr>
          <w:sz w:val="28"/>
          <w:szCs w:val="28"/>
        </w:rPr>
        <w:t xml:space="preserve"> </w:t>
      </w:r>
      <w:proofErr w:type="spellStart"/>
      <w:r w:rsidRPr="0009064C">
        <w:rPr>
          <w:sz w:val="28"/>
          <w:szCs w:val="28"/>
        </w:rPr>
        <w:t>pozivu</w:t>
      </w:r>
      <w:proofErr w:type="spellEnd"/>
      <w:r w:rsidRPr="0009064C">
        <w:rPr>
          <w:sz w:val="28"/>
          <w:szCs w:val="28"/>
        </w:rPr>
        <w:t xml:space="preserve"> br</w:t>
      </w:r>
      <w:r w:rsidRPr="0009064C">
        <w:rPr>
          <w:sz w:val="28"/>
          <w:szCs w:val="28"/>
        </w:rPr>
        <w:t>.</w:t>
      </w:r>
      <w:r>
        <w:rPr>
          <w:sz w:val="28"/>
          <w:szCs w:val="28"/>
        </w:rPr>
        <w:t>6/2022.</w:t>
      </w:r>
    </w:p>
    <w:p w14:paraId="738A3EF7" w14:textId="77777777" w:rsidR="00E672B1" w:rsidRPr="0009064C" w:rsidRDefault="00E672B1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1EB24666" w14:textId="609C9EF0" w:rsidR="00284940" w:rsidRPr="0009064C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09064C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14:paraId="2EDB0CDC" w14:textId="086E1A9F" w:rsidR="00284940" w:rsidRPr="0009064C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="000E138B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P</w:t>
      </w:r>
      <w:r w:rsidR="00B644E0" w:rsidRPr="0009064C">
        <w:rPr>
          <w:rFonts w:ascii="Times New Roman" w:hAnsi="Times New Roman" w:cs="Times New Roman"/>
          <w:sz w:val="28"/>
          <w:szCs w:val="28"/>
          <w:lang w:val="pl-PL"/>
        </w:rPr>
        <w:t>R</w:t>
      </w:r>
      <w:r w:rsidR="000E138B" w:rsidRPr="0009064C">
        <w:rPr>
          <w:rFonts w:ascii="Times New Roman" w:hAnsi="Times New Roman" w:cs="Times New Roman"/>
          <w:sz w:val="28"/>
          <w:szCs w:val="28"/>
          <w:lang w:val="pl-PL"/>
        </w:rPr>
        <w:t>IJE JAVNOG OTVARANJA PONUDA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>: “13</w:t>
      </w:r>
      <w:r w:rsidR="00B644E0" w:rsidRPr="0009064C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09064C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22EEEADD" w:rsidR="00284940" w:rsidRPr="0009064C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Ponude će se dostavljati u roku od </w:t>
      </w:r>
      <w:r w:rsidR="0009064C">
        <w:rPr>
          <w:rFonts w:ascii="Times New Roman" w:hAnsi="Times New Roman" w:cs="Times New Roman"/>
          <w:sz w:val="28"/>
          <w:szCs w:val="28"/>
          <w:lang w:val="pl-PL"/>
        </w:rPr>
        <w:t>8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dana od dana oglašavan</w:t>
      </w:r>
      <w:r w:rsidR="002B098A" w:rsidRPr="0009064C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09064C">
        <w:rPr>
          <w:rFonts w:ascii="Times New Roman" w:hAnsi="Times New Roman" w:cs="Times New Roman"/>
          <w:sz w:val="28"/>
          <w:szCs w:val="28"/>
          <w:lang w:val="pl-PL"/>
        </w:rPr>
        <w:t>5</w:t>
      </w:r>
      <w:r w:rsidR="006133C7" w:rsidRPr="0009064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09064C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9064C">
        <w:rPr>
          <w:rFonts w:ascii="Times New Roman" w:hAnsi="Times New Roman" w:cs="Times New Roman"/>
          <w:sz w:val="28"/>
          <w:szCs w:val="28"/>
          <w:lang w:val="pl-PL"/>
        </w:rPr>
        <w:t>5</w:t>
      </w:r>
      <w:r w:rsidR="006133C7" w:rsidRPr="0009064C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770F89" w:rsidRPr="0009064C">
        <w:rPr>
          <w:rFonts w:ascii="Times New Roman" w:hAnsi="Times New Roman" w:cs="Times New Roman"/>
          <w:sz w:val="28"/>
          <w:szCs w:val="28"/>
          <w:lang w:val="pl-PL"/>
        </w:rPr>
        <w:t>22</w:t>
      </w:r>
      <w:r w:rsidR="006133C7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09064C">
        <w:rPr>
          <w:rFonts w:ascii="Times New Roman" w:hAnsi="Times New Roman" w:cs="Times New Roman"/>
          <w:sz w:val="28"/>
          <w:szCs w:val="28"/>
          <w:lang w:val="pl-PL"/>
        </w:rPr>
        <w:t>13</w:t>
      </w:r>
      <w:r w:rsidR="00D549BC" w:rsidRPr="0009064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09064C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9064C">
        <w:rPr>
          <w:rFonts w:ascii="Times New Roman" w:hAnsi="Times New Roman" w:cs="Times New Roman"/>
          <w:sz w:val="28"/>
          <w:szCs w:val="28"/>
          <w:lang w:val="pl-PL"/>
        </w:rPr>
        <w:t>5</w:t>
      </w:r>
      <w:r w:rsidR="002B098A" w:rsidRPr="0009064C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B644E0" w:rsidRPr="0009064C">
        <w:rPr>
          <w:rFonts w:ascii="Times New Roman" w:hAnsi="Times New Roman" w:cs="Times New Roman"/>
          <w:sz w:val="28"/>
          <w:szCs w:val="28"/>
          <w:lang w:val="pl-PL"/>
        </w:rPr>
        <w:t>22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 w:rsidRPr="0009064C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B644E0" w:rsidRPr="0009064C">
        <w:rPr>
          <w:rFonts w:ascii="Times New Roman" w:hAnsi="Times New Roman" w:cs="Times New Roman"/>
          <w:sz w:val="28"/>
          <w:szCs w:val="28"/>
          <w:lang w:val="pl-PL"/>
        </w:rPr>
        <w:t>2</w:t>
      </w:r>
      <w:r w:rsidR="00444AFB" w:rsidRPr="0009064C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44A08037" w:rsidR="003C6A0F" w:rsidRPr="0009064C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09064C">
        <w:rPr>
          <w:rFonts w:ascii="Times New Roman" w:hAnsi="Times New Roman" w:cs="Times New Roman"/>
          <w:sz w:val="28"/>
          <w:szCs w:val="28"/>
          <w:lang w:val="pl-PL"/>
        </w:rPr>
        <w:t>13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 w:rsidRPr="0009064C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9064C">
        <w:rPr>
          <w:rFonts w:ascii="Times New Roman" w:hAnsi="Times New Roman" w:cs="Times New Roman"/>
          <w:sz w:val="28"/>
          <w:szCs w:val="28"/>
          <w:lang w:val="pl-PL"/>
        </w:rPr>
        <w:t>5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770F89" w:rsidRPr="0009064C">
        <w:rPr>
          <w:rFonts w:ascii="Times New Roman" w:hAnsi="Times New Roman" w:cs="Times New Roman"/>
          <w:sz w:val="28"/>
          <w:szCs w:val="28"/>
          <w:lang w:val="pl-PL"/>
        </w:rPr>
        <w:t>22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 w:rsidRPr="0009064C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C47E53" w:rsidRPr="0009064C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332A55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:00h, u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 w:rsidRPr="0009064C">
        <w:rPr>
          <w:rFonts w:ascii="Times New Roman" w:hAnsi="Times New Roman" w:cs="Times New Roman"/>
          <w:sz w:val="28"/>
          <w:szCs w:val="28"/>
          <w:lang w:val="pl-PL"/>
        </w:rPr>
        <w:t>„13</w:t>
      </w:r>
      <w:r w:rsidR="000E138B" w:rsidRPr="0009064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167BC2" w:rsidRPr="0009064C">
        <w:rPr>
          <w:rFonts w:ascii="Times New Roman" w:hAnsi="Times New Roman" w:cs="Times New Roman"/>
          <w:sz w:val="28"/>
          <w:szCs w:val="28"/>
          <w:lang w:val="pl-PL"/>
        </w:rPr>
        <w:t>Jul -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Plantaže“ AD Podgorica</w:t>
      </w:r>
      <w:r w:rsidR="00332A55" w:rsidRPr="0009064C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2B08023A" w14:textId="77777777" w:rsidR="00C83E6C" w:rsidRPr="0009064C" w:rsidRDefault="00C83E6C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5FBAADD4" w14:textId="74CB0191" w:rsidR="00284940" w:rsidRPr="0009064C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5560C28E" w14:textId="7C14AA08" w:rsidR="00F94864" w:rsidRPr="0009064C" w:rsidRDefault="00F94864" w:rsidP="007A439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2921B0B4" w14:textId="77777777" w:rsidR="0009064C" w:rsidRDefault="00F9486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>Prodavac zadržava pravo da obustavi postupak prodaje, najkasnije tri dana prije dana javnog otvaranja ponuda.</w:t>
      </w:r>
    </w:p>
    <w:p w14:paraId="749DF563" w14:textId="0D73A8DC" w:rsidR="00297314" w:rsidRPr="0009064C" w:rsidRDefault="00F9486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 </w:t>
      </w:r>
    </w:p>
    <w:p w14:paraId="71ADB170" w14:textId="2FA699FF" w:rsidR="00186032" w:rsidRPr="0009064C" w:rsidRDefault="00F9486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Ovaj Javni poziv, sa </w:t>
      </w:r>
      <w:r w:rsidR="00186032" w:rsidRPr="0009064C">
        <w:rPr>
          <w:rFonts w:ascii="Times New Roman" w:hAnsi="Times New Roman" w:cs="Times New Roman"/>
          <w:sz w:val="28"/>
          <w:szCs w:val="28"/>
          <w:lang w:val="pl-PL"/>
        </w:rPr>
        <w:t>Uputstvo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m</w:t>
      </w:r>
      <w:r w:rsidR="00186032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za sačinjavanje ponuda objavljen </w:t>
      </w:r>
      <w:r w:rsidR="00EA1B07" w:rsidRPr="0009064C">
        <w:rPr>
          <w:rFonts w:ascii="Times New Roman" w:hAnsi="Times New Roman" w:cs="Times New Roman"/>
          <w:sz w:val="28"/>
          <w:szCs w:val="28"/>
          <w:lang w:val="pl-PL"/>
        </w:rPr>
        <w:t>je</w:t>
      </w:r>
      <w:r w:rsidR="00186032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na 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web </w:t>
      </w:r>
      <w:r w:rsidR="00186032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stranici </w:t>
      </w:r>
      <w:hyperlink r:id="rId9" w:history="1">
        <w:r w:rsidRPr="0009064C">
          <w:rPr>
            <w:rStyle w:val="Hyperlink"/>
            <w:rFonts w:ascii="Times New Roman" w:hAnsi="Times New Roman" w:cs="Times New Roman"/>
            <w:sz w:val="28"/>
            <w:szCs w:val="28"/>
            <w:lang w:val="pl-PL"/>
          </w:rPr>
          <w:t>www.plantaze.com</w:t>
        </w:r>
      </w:hyperlink>
    </w:p>
    <w:p w14:paraId="234FF1DF" w14:textId="423A5C79" w:rsidR="00F94864" w:rsidRPr="0009064C" w:rsidRDefault="00F9486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59BB5AEC" w:rsidR="005F78A2" w:rsidRPr="0009064C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nformacije možete dobiti svakog radnog dana od </w:t>
      </w:r>
      <w:r w:rsidR="00F94864" w:rsidRPr="0009064C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="00284940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do 1</w:t>
      </w:r>
      <w:r w:rsidR="00F94864" w:rsidRPr="0009064C">
        <w:rPr>
          <w:rFonts w:ascii="Times New Roman" w:hAnsi="Times New Roman" w:cs="Times New Roman"/>
          <w:sz w:val="28"/>
          <w:szCs w:val="28"/>
          <w:lang w:val="pl-PL"/>
        </w:rPr>
        <w:t>4</w:t>
      </w:r>
      <w:r w:rsidR="00284940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časova</w:t>
      </w:r>
      <w:r w:rsidR="005F78A2" w:rsidRPr="0009064C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30B60DB7" w:rsidR="002431CD" w:rsidRPr="0009064C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 w:rsidRPr="0009064C">
        <w:rPr>
          <w:rFonts w:ascii="Times New Roman" w:hAnsi="Times New Roman" w:cs="Times New Roman"/>
          <w:sz w:val="28"/>
          <w:szCs w:val="28"/>
          <w:lang w:val="pl-PL"/>
        </w:rPr>
        <w:t>telefon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903214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068/534-754</w:t>
      </w:r>
      <w:r w:rsidR="00B644E0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i 067/ 595-955 </w:t>
      </w:r>
      <w:r w:rsidR="002B098A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3BE82DE9" w14:textId="029446FA" w:rsidR="004E2290" w:rsidRPr="0009064C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09064C"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 w:rsidRPr="0009064C">
        <w:rPr>
          <w:rFonts w:ascii="Times New Roman" w:hAnsi="Times New Roman" w:cs="Times New Roman"/>
          <w:sz w:val="28"/>
          <w:szCs w:val="28"/>
          <w:lang w:val="pl-PL"/>
        </w:rPr>
        <w:t>e:</w:t>
      </w:r>
      <w:r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EB15BA" w:rsidRPr="0009064C">
        <w:rPr>
          <w:rFonts w:ascii="Times New Roman" w:hAnsi="Times New Roman" w:cs="Times New Roman"/>
          <w:sz w:val="28"/>
          <w:szCs w:val="28"/>
          <w:lang w:val="pl-PL"/>
        </w:rPr>
        <w:t>Igor Kovačević</w:t>
      </w:r>
      <w:r w:rsidR="00B644E0" w:rsidRPr="0009064C">
        <w:rPr>
          <w:rFonts w:ascii="Times New Roman" w:hAnsi="Times New Roman" w:cs="Times New Roman"/>
          <w:sz w:val="28"/>
          <w:szCs w:val="28"/>
          <w:lang w:val="pl-PL"/>
        </w:rPr>
        <w:t xml:space="preserve"> i Milena Đurović </w:t>
      </w:r>
    </w:p>
    <w:sectPr w:rsidR="004E2290" w:rsidRPr="0009064C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72CE" w14:textId="77777777" w:rsidR="00A941D9" w:rsidRDefault="00A941D9" w:rsidP="00C83E6C">
      <w:pPr>
        <w:spacing w:after="0" w:line="240" w:lineRule="auto"/>
      </w:pPr>
      <w:r>
        <w:separator/>
      </w:r>
    </w:p>
  </w:endnote>
  <w:endnote w:type="continuationSeparator" w:id="0">
    <w:p w14:paraId="6333CAC1" w14:textId="77777777" w:rsidR="00A941D9" w:rsidRDefault="00A941D9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BBD25" w14:textId="77777777" w:rsidR="00A941D9" w:rsidRDefault="00A941D9" w:rsidP="00C83E6C">
      <w:pPr>
        <w:spacing w:after="0" w:line="240" w:lineRule="auto"/>
      </w:pPr>
      <w:r>
        <w:separator/>
      </w:r>
    </w:p>
  </w:footnote>
  <w:footnote w:type="continuationSeparator" w:id="0">
    <w:p w14:paraId="2CB1D1F5" w14:textId="77777777" w:rsidR="00A941D9" w:rsidRDefault="00A941D9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44575763">
    <w:abstractNumId w:val="12"/>
  </w:num>
  <w:num w:numId="2" w16cid:durableId="1952516684">
    <w:abstractNumId w:val="3"/>
  </w:num>
  <w:num w:numId="3" w16cid:durableId="810053870">
    <w:abstractNumId w:val="6"/>
  </w:num>
  <w:num w:numId="4" w16cid:durableId="194273980">
    <w:abstractNumId w:val="2"/>
  </w:num>
  <w:num w:numId="5" w16cid:durableId="928466830">
    <w:abstractNumId w:val="0"/>
  </w:num>
  <w:num w:numId="6" w16cid:durableId="801384277">
    <w:abstractNumId w:val="11"/>
  </w:num>
  <w:num w:numId="7" w16cid:durableId="2041933396">
    <w:abstractNumId w:val="4"/>
  </w:num>
  <w:num w:numId="8" w16cid:durableId="591594815">
    <w:abstractNumId w:val="10"/>
  </w:num>
  <w:num w:numId="9" w16cid:durableId="299923282">
    <w:abstractNumId w:val="9"/>
  </w:num>
  <w:num w:numId="10" w16cid:durableId="612323486">
    <w:abstractNumId w:val="7"/>
  </w:num>
  <w:num w:numId="11" w16cid:durableId="435296015">
    <w:abstractNumId w:val="1"/>
  </w:num>
  <w:num w:numId="12" w16cid:durableId="1411346674">
    <w:abstractNumId w:val="8"/>
  </w:num>
  <w:num w:numId="13" w16cid:durableId="13457845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61C5"/>
    <w:rsid w:val="00066EE4"/>
    <w:rsid w:val="0009064C"/>
    <w:rsid w:val="000958E8"/>
    <w:rsid w:val="00095AF7"/>
    <w:rsid w:val="000A1997"/>
    <w:rsid w:val="000B14B5"/>
    <w:rsid w:val="000E138B"/>
    <w:rsid w:val="000F20EC"/>
    <w:rsid w:val="000F2850"/>
    <w:rsid w:val="001066FF"/>
    <w:rsid w:val="0014077F"/>
    <w:rsid w:val="00142B36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B245C"/>
    <w:rsid w:val="001D646F"/>
    <w:rsid w:val="001E02E1"/>
    <w:rsid w:val="002029F2"/>
    <w:rsid w:val="00204E80"/>
    <w:rsid w:val="00221550"/>
    <w:rsid w:val="00224C16"/>
    <w:rsid w:val="002327C9"/>
    <w:rsid w:val="002431CD"/>
    <w:rsid w:val="0026399C"/>
    <w:rsid w:val="00284940"/>
    <w:rsid w:val="00297314"/>
    <w:rsid w:val="002A19A7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B1873"/>
    <w:rsid w:val="003B622B"/>
    <w:rsid w:val="003C4AA3"/>
    <w:rsid w:val="003C6A0F"/>
    <w:rsid w:val="003D6E6F"/>
    <w:rsid w:val="003E7F64"/>
    <w:rsid w:val="00414A5B"/>
    <w:rsid w:val="00420D34"/>
    <w:rsid w:val="00435301"/>
    <w:rsid w:val="00443FA4"/>
    <w:rsid w:val="00444AFB"/>
    <w:rsid w:val="00444DD5"/>
    <w:rsid w:val="004510FB"/>
    <w:rsid w:val="004C57ED"/>
    <w:rsid w:val="004E2290"/>
    <w:rsid w:val="00502C43"/>
    <w:rsid w:val="00514D07"/>
    <w:rsid w:val="005275D7"/>
    <w:rsid w:val="00532569"/>
    <w:rsid w:val="00534C40"/>
    <w:rsid w:val="00572B63"/>
    <w:rsid w:val="005951C9"/>
    <w:rsid w:val="005A7C15"/>
    <w:rsid w:val="005B035A"/>
    <w:rsid w:val="005B303C"/>
    <w:rsid w:val="005D483B"/>
    <w:rsid w:val="005D7C2D"/>
    <w:rsid w:val="005F78A2"/>
    <w:rsid w:val="006133C7"/>
    <w:rsid w:val="00617F5D"/>
    <w:rsid w:val="00627B84"/>
    <w:rsid w:val="00640F22"/>
    <w:rsid w:val="00673A2F"/>
    <w:rsid w:val="006853E4"/>
    <w:rsid w:val="00696FF3"/>
    <w:rsid w:val="006A5E84"/>
    <w:rsid w:val="006B0CAE"/>
    <w:rsid w:val="006B2A45"/>
    <w:rsid w:val="006B3010"/>
    <w:rsid w:val="006C2036"/>
    <w:rsid w:val="006F6686"/>
    <w:rsid w:val="00703AB5"/>
    <w:rsid w:val="00715FD6"/>
    <w:rsid w:val="00723A91"/>
    <w:rsid w:val="007303FF"/>
    <w:rsid w:val="00730748"/>
    <w:rsid w:val="00770F89"/>
    <w:rsid w:val="0077412D"/>
    <w:rsid w:val="007A4394"/>
    <w:rsid w:val="007B30BB"/>
    <w:rsid w:val="007D3369"/>
    <w:rsid w:val="007E479F"/>
    <w:rsid w:val="007F6CEF"/>
    <w:rsid w:val="00806974"/>
    <w:rsid w:val="008103F0"/>
    <w:rsid w:val="00846ECF"/>
    <w:rsid w:val="00872F04"/>
    <w:rsid w:val="00890953"/>
    <w:rsid w:val="0089627E"/>
    <w:rsid w:val="008B0B9E"/>
    <w:rsid w:val="008B3E27"/>
    <w:rsid w:val="008C3561"/>
    <w:rsid w:val="008F4F26"/>
    <w:rsid w:val="008F654A"/>
    <w:rsid w:val="00903214"/>
    <w:rsid w:val="00915CC4"/>
    <w:rsid w:val="00923809"/>
    <w:rsid w:val="00946840"/>
    <w:rsid w:val="009542D6"/>
    <w:rsid w:val="009666A0"/>
    <w:rsid w:val="009913E4"/>
    <w:rsid w:val="009A14D7"/>
    <w:rsid w:val="009B519D"/>
    <w:rsid w:val="009F2D16"/>
    <w:rsid w:val="009F419A"/>
    <w:rsid w:val="00A34D76"/>
    <w:rsid w:val="00A3542B"/>
    <w:rsid w:val="00A55B36"/>
    <w:rsid w:val="00A60395"/>
    <w:rsid w:val="00A86317"/>
    <w:rsid w:val="00A941D9"/>
    <w:rsid w:val="00A979C3"/>
    <w:rsid w:val="00AA6EAF"/>
    <w:rsid w:val="00AB3FEB"/>
    <w:rsid w:val="00AB7F54"/>
    <w:rsid w:val="00AD4BE0"/>
    <w:rsid w:val="00B00C9B"/>
    <w:rsid w:val="00B03463"/>
    <w:rsid w:val="00B0480D"/>
    <w:rsid w:val="00B17C1A"/>
    <w:rsid w:val="00B414C8"/>
    <w:rsid w:val="00B44FA8"/>
    <w:rsid w:val="00B644E0"/>
    <w:rsid w:val="00B76694"/>
    <w:rsid w:val="00B8480E"/>
    <w:rsid w:val="00BD5A04"/>
    <w:rsid w:val="00C04408"/>
    <w:rsid w:val="00C16057"/>
    <w:rsid w:val="00C222E1"/>
    <w:rsid w:val="00C2235F"/>
    <w:rsid w:val="00C44577"/>
    <w:rsid w:val="00C47E53"/>
    <w:rsid w:val="00C658FB"/>
    <w:rsid w:val="00C66BEA"/>
    <w:rsid w:val="00C83E6C"/>
    <w:rsid w:val="00C95C55"/>
    <w:rsid w:val="00D11F7E"/>
    <w:rsid w:val="00D25E96"/>
    <w:rsid w:val="00D35C71"/>
    <w:rsid w:val="00D35EA7"/>
    <w:rsid w:val="00D549BC"/>
    <w:rsid w:val="00D74BD0"/>
    <w:rsid w:val="00D83ECE"/>
    <w:rsid w:val="00D91D3F"/>
    <w:rsid w:val="00DB1342"/>
    <w:rsid w:val="00DD09D0"/>
    <w:rsid w:val="00DF309F"/>
    <w:rsid w:val="00E12B22"/>
    <w:rsid w:val="00E2368B"/>
    <w:rsid w:val="00E43F8F"/>
    <w:rsid w:val="00E63EDB"/>
    <w:rsid w:val="00E672B1"/>
    <w:rsid w:val="00E74BF3"/>
    <w:rsid w:val="00E91941"/>
    <w:rsid w:val="00EA1B07"/>
    <w:rsid w:val="00EB15BA"/>
    <w:rsid w:val="00EB3629"/>
    <w:rsid w:val="00EF6D3B"/>
    <w:rsid w:val="00F53654"/>
    <w:rsid w:val="00F57166"/>
    <w:rsid w:val="00F60ACE"/>
    <w:rsid w:val="00F710BE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  <w15:docId w15:val="{5A65B3BB-2132-4767-9B61-190CA47A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90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0906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antaz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 Djurovic</cp:lastModifiedBy>
  <cp:revision>3</cp:revision>
  <cp:lastPrinted>2018-12-05T07:42:00Z</cp:lastPrinted>
  <dcterms:created xsi:type="dcterms:W3CDTF">2022-04-27T12:12:00Z</dcterms:created>
  <dcterms:modified xsi:type="dcterms:W3CDTF">2022-05-04T08:55:00Z</dcterms:modified>
</cp:coreProperties>
</file>